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465A2244"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477539BD"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6730FC">
                                    <w:rPr>
                                      <w:rFonts w:asciiTheme="minorHAnsi" w:hAnsiTheme="minorHAnsi"/>
                                      <w:color w:val="4F81BD" w:themeColor="accent1"/>
                                      <w:sz w:val="24"/>
                                      <w:szCs w:val="24"/>
                                    </w:rPr>
                                    <w:t>R.J.</w:t>
                                  </w:r>
                                  <w:r w:rsidR="00AC35B5">
                                    <w:rPr>
                                      <w:rFonts w:asciiTheme="minorHAnsi" w:hAnsiTheme="minorHAnsi"/>
                                      <w:color w:val="4F81BD" w:themeColor="accent1"/>
                                      <w:sz w:val="24"/>
                                      <w:szCs w:val="24"/>
                                    </w:rPr>
                                    <w: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477539BD"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6730FC">
                              <w:rPr>
                                <w:rFonts w:asciiTheme="minorHAnsi" w:hAnsiTheme="minorHAnsi"/>
                                <w:color w:val="4F81BD" w:themeColor="accent1"/>
                                <w:sz w:val="24"/>
                                <w:szCs w:val="24"/>
                              </w:rPr>
                              <w:t>R.J.</w:t>
                            </w:r>
                            <w:r w:rsidR="00AC35B5">
                              <w:rPr>
                                <w:rFonts w:asciiTheme="minorHAnsi" w:hAnsiTheme="minorHAnsi"/>
                                <w:color w:val="4F81BD" w:themeColor="accent1"/>
                                <w:sz w:val="24"/>
                                <w:szCs w:val="24"/>
                              </w:rPr>
                              <w:t>.</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6730FC">
              <w:rPr>
                <w:rFonts w:asciiTheme="minorHAnsi" w:hAnsiTheme="minorHAnsi"/>
              </w:rPr>
              <w:t>Rami Jarrah</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33C3AFF8"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6730FC">
              <w:rPr>
                <w:rFonts w:asciiTheme="minorHAnsi" w:hAnsiTheme="minorHAnsi"/>
                <w:szCs w:val="24"/>
              </w:rPr>
              <w:t>24</w:t>
            </w:r>
            <w:r w:rsidRPr="00520E92">
              <w:rPr>
                <w:rFonts w:asciiTheme="minorHAnsi" w:hAnsiTheme="minorHAnsi"/>
                <w:szCs w:val="24"/>
              </w:rPr>
              <w:t>/</w:t>
            </w:r>
            <w:r w:rsidR="006730FC">
              <w:rPr>
                <w:rFonts w:asciiTheme="minorHAnsi" w:hAnsiTheme="minorHAnsi"/>
                <w:szCs w:val="24"/>
              </w:rPr>
              <w:t>10</w:t>
            </w:r>
            <w:r w:rsidRPr="00520E92">
              <w:rPr>
                <w:rFonts w:asciiTheme="minorHAnsi" w:hAnsiTheme="minorHAnsi"/>
                <w:szCs w:val="24"/>
              </w:rPr>
              <w:t>/</w:t>
            </w:r>
            <w:r w:rsidR="007C2285">
              <w:rPr>
                <w:rFonts w:asciiTheme="minorHAnsi" w:hAnsiTheme="minorHAnsi"/>
                <w:szCs w:val="24"/>
              </w:rPr>
              <w:t>202</w:t>
            </w:r>
            <w:r w:rsidR="006730FC">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027A5B3D"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6730FC">
              <w:rPr>
                <w:rFonts w:asciiTheme="minorHAnsi" w:hAnsiTheme="minorHAnsi"/>
                <w:szCs w:val="24"/>
              </w:rPr>
              <w:t>24</w:t>
            </w:r>
            <w:r w:rsidRPr="00520E92">
              <w:rPr>
                <w:rFonts w:asciiTheme="minorHAnsi" w:hAnsiTheme="minorHAnsi"/>
                <w:szCs w:val="24"/>
              </w:rPr>
              <w:t>/</w:t>
            </w:r>
            <w:r w:rsidR="006730FC">
              <w:rPr>
                <w:rFonts w:asciiTheme="minorHAnsi" w:hAnsiTheme="minorHAnsi"/>
                <w:szCs w:val="24"/>
              </w:rPr>
              <w:t>10</w:t>
            </w:r>
            <w:r w:rsidRPr="00520E92">
              <w:rPr>
                <w:rFonts w:asciiTheme="minorHAnsi" w:hAnsiTheme="minorHAnsi"/>
                <w:szCs w:val="24"/>
              </w:rPr>
              <w:t>/</w:t>
            </w:r>
            <w:r w:rsidR="000B0D88">
              <w:rPr>
                <w:rFonts w:asciiTheme="minorHAnsi" w:hAnsiTheme="minorHAnsi"/>
                <w:szCs w:val="24"/>
              </w:rPr>
              <w:t>202</w:t>
            </w:r>
            <w:r w:rsidR="006730FC">
              <w:rPr>
                <w:rFonts w:asciiTheme="minorHAnsi" w:hAnsiTheme="minorHAnsi"/>
                <w:szCs w:val="24"/>
              </w:rPr>
              <w:t>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A6403" w14:textId="77777777" w:rsidR="00775E11" w:rsidRDefault="00775E11" w:rsidP="00A51B20">
      <w:pPr>
        <w:spacing w:after="0" w:line="240" w:lineRule="auto"/>
      </w:pPr>
      <w:r>
        <w:separator/>
      </w:r>
    </w:p>
  </w:endnote>
  <w:endnote w:type="continuationSeparator" w:id="0">
    <w:p w14:paraId="273F452C" w14:textId="77777777" w:rsidR="00775E11" w:rsidRDefault="00775E11"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A6E87" w14:textId="77777777" w:rsidR="00775E11" w:rsidRDefault="00775E11" w:rsidP="00A51B20">
      <w:pPr>
        <w:spacing w:after="0" w:line="240" w:lineRule="auto"/>
      </w:pPr>
      <w:r>
        <w:separator/>
      </w:r>
    </w:p>
  </w:footnote>
  <w:footnote w:type="continuationSeparator" w:id="0">
    <w:p w14:paraId="0739B567" w14:textId="77777777" w:rsidR="00775E11" w:rsidRDefault="00775E11"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23694"/>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62136"/>
    <w:rsid w:val="00487716"/>
    <w:rsid w:val="004C6879"/>
    <w:rsid w:val="00510CFB"/>
    <w:rsid w:val="00546A16"/>
    <w:rsid w:val="00555650"/>
    <w:rsid w:val="005B5522"/>
    <w:rsid w:val="0064088C"/>
    <w:rsid w:val="006730FC"/>
    <w:rsid w:val="00696C53"/>
    <w:rsid w:val="006C5F89"/>
    <w:rsid w:val="006D3205"/>
    <w:rsid w:val="006F5A65"/>
    <w:rsid w:val="00775E11"/>
    <w:rsid w:val="00793F6F"/>
    <w:rsid w:val="007B5D21"/>
    <w:rsid w:val="007C2285"/>
    <w:rsid w:val="007D445E"/>
    <w:rsid w:val="007F4A52"/>
    <w:rsid w:val="0083657E"/>
    <w:rsid w:val="008525B9"/>
    <w:rsid w:val="00883E8F"/>
    <w:rsid w:val="008E1EC2"/>
    <w:rsid w:val="00961750"/>
    <w:rsid w:val="009700FB"/>
    <w:rsid w:val="00974917"/>
    <w:rsid w:val="0099697C"/>
    <w:rsid w:val="00A17E2E"/>
    <w:rsid w:val="00A51B20"/>
    <w:rsid w:val="00A545DE"/>
    <w:rsid w:val="00A82417"/>
    <w:rsid w:val="00A8780A"/>
    <w:rsid w:val="00AB02FF"/>
    <w:rsid w:val="00AC35B5"/>
    <w:rsid w:val="00B10045"/>
    <w:rsid w:val="00B24E32"/>
    <w:rsid w:val="00B35E20"/>
    <w:rsid w:val="00B420BC"/>
    <w:rsid w:val="00B654E7"/>
    <w:rsid w:val="00B91F5D"/>
    <w:rsid w:val="00BC29D1"/>
    <w:rsid w:val="00BD6F4E"/>
    <w:rsid w:val="00BF1BCD"/>
    <w:rsid w:val="00BF3FE4"/>
    <w:rsid w:val="00C67DC7"/>
    <w:rsid w:val="00C853D8"/>
    <w:rsid w:val="00CA6266"/>
    <w:rsid w:val="00CB58B8"/>
    <w:rsid w:val="00CC7F31"/>
    <w:rsid w:val="00CD6892"/>
    <w:rsid w:val="00D15430"/>
    <w:rsid w:val="00D20756"/>
    <w:rsid w:val="00D23249"/>
    <w:rsid w:val="00D46818"/>
    <w:rsid w:val="00D82AD4"/>
    <w:rsid w:val="00DC6700"/>
    <w:rsid w:val="00DD4CA9"/>
    <w:rsid w:val="00E03F3C"/>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7027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5.xml><?xml version="1.0" encoding="utf-8"?>
<ds:datastoreItem xmlns:ds="http://schemas.openxmlformats.org/officeDocument/2006/customXml" ds:itemID="{22B158F6-0809-492E-8B65-7342E86FF4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9</cp:revision>
  <dcterms:created xsi:type="dcterms:W3CDTF">2023-07-17T13:23:00Z</dcterms:created>
  <dcterms:modified xsi:type="dcterms:W3CDTF">2025-11-08T08:52:00Z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